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r w:rsidRPr="00F34189">
        <w:rPr>
          <w:sz w:val="28"/>
          <w:szCs w:val="28"/>
        </w:rPr>
        <w:t xml:space="preserve">Rámcová smlouva </w:t>
      </w:r>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w:t>
            </w:r>
            <w:proofErr w:type="spellStart"/>
            <w:r w:rsidRPr="00F34189">
              <w:rPr>
                <w:rFonts w:ascii="Arial" w:hAnsi="Arial" w:cs="Arial"/>
                <w:szCs w:val="20"/>
              </w:rPr>
              <w:t>Povšíkem</w:t>
            </w:r>
            <w:proofErr w:type="spellEnd"/>
            <w:r w:rsidRPr="00F34189">
              <w:rPr>
                <w:rFonts w:ascii="Arial" w:hAnsi="Arial" w:cs="Arial"/>
                <w:szCs w:val="20"/>
              </w:rPr>
              <w:t xml:space="preserve">,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w:t>
            </w:r>
            <w:proofErr w:type="gramStart"/>
            <w:r w:rsidRPr="00F34189">
              <w:rPr>
                <w:rFonts w:ascii="Arial" w:hAnsi="Arial" w:cs="Arial"/>
                <w:szCs w:val="20"/>
              </w:rPr>
              <w:t>vedeném</w:t>
            </w:r>
            <w:proofErr w:type="gramEnd"/>
            <w:r w:rsidRPr="00F34189">
              <w:rPr>
                <w:rFonts w:ascii="Arial" w:hAnsi="Arial" w:cs="Arial"/>
                <w:szCs w:val="20"/>
              </w:rPr>
              <w:t xml:space="preserve">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Výzkumný ústav práce a sociálních věcí, </w:t>
      </w:r>
      <w:proofErr w:type="spellStart"/>
      <w:proofErr w:type="gramStart"/>
      <w:r w:rsidRPr="009000C5">
        <w:rPr>
          <w:rFonts w:ascii="Arial" w:hAnsi="Arial" w:cs="Arial"/>
          <w:sz w:val="20"/>
          <w:szCs w:val="20"/>
        </w:rPr>
        <w:t>v.v.</w:t>
      </w:r>
      <w:proofErr w:type="gramEnd"/>
      <w:r w:rsidRPr="009000C5">
        <w:rPr>
          <w:rFonts w:ascii="Arial" w:hAnsi="Arial" w:cs="Arial"/>
          <w:sz w:val="20"/>
          <w:szCs w:val="20"/>
        </w:rPr>
        <w:t>i</w:t>
      </w:r>
      <w:proofErr w:type="spellEnd"/>
      <w:r w:rsidRPr="009000C5">
        <w:rPr>
          <w:rFonts w:ascii="Arial" w:hAnsi="Arial" w:cs="Arial"/>
          <w:sz w:val="20"/>
          <w:szCs w:val="20"/>
        </w:rPr>
        <w:t>.,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proofErr w:type="gramStart"/>
      <w:r w:rsidRPr="00F7365D">
        <w:rPr>
          <w:rFonts w:ascii="Arial" w:hAnsi="Arial" w:cs="Arial"/>
          <w:szCs w:val="20"/>
        </w:rPr>
        <w:t>se</w:t>
      </w:r>
      <w:proofErr w:type="gramEnd"/>
      <w:r w:rsidRPr="00F7365D">
        <w:rPr>
          <w:rFonts w:ascii="Arial" w:hAnsi="Arial" w:cs="Arial"/>
          <w:szCs w:val="20"/>
        </w:rPr>
        <w:t xml:space="preserve"> náležitě </w:t>
      </w:r>
      <w:proofErr w:type="gramStart"/>
      <w:r w:rsidRPr="00F7365D">
        <w:rPr>
          <w:rFonts w:ascii="Arial" w:hAnsi="Arial" w:cs="Arial"/>
          <w:szCs w:val="20"/>
        </w:rPr>
        <w:t>seznámil</w:t>
      </w:r>
      <w:proofErr w:type="gramEnd"/>
      <w:r w:rsidRPr="00F7365D">
        <w:rPr>
          <w:rFonts w:ascii="Arial" w:hAnsi="Arial" w:cs="Arial"/>
          <w:szCs w:val="20"/>
        </w:rPr>
        <w:t xml:space="preserve">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0"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w:t>
      </w:r>
      <w:proofErr w:type="spellStart"/>
      <w:r w:rsidR="00253994" w:rsidRPr="009C762A">
        <w:rPr>
          <w:rFonts w:ascii="Arial" w:hAnsi="Arial" w:cs="Arial"/>
          <w:sz w:val="20"/>
        </w:rPr>
        <w:t>self</w:t>
      </w:r>
      <w:proofErr w:type="spellEnd"/>
      <w:r w:rsidR="00253994" w:rsidRPr="009C762A">
        <w:rPr>
          <w:rFonts w:ascii="Arial" w:hAnsi="Arial" w:cs="Arial"/>
          <w:sz w:val="20"/>
        </w:rPr>
        <w:t xml:space="preserve">-care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 xml:space="preserve">potvrzení zadaného požadavku v rámci </w:t>
      </w:r>
      <w:proofErr w:type="spellStart"/>
      <w:r w:rsidR="00253994" w:rsidRPr="009C762A">
        <w:rPr>
          <w:rFonts w:ascii="Arial" w:hAnsi="Arial" w:cs="Arial"/>
          <w:sz w:val="20"/>
        </w:rPr>
        <w:t>self</w:t>
      </w:r>
      <w:proofErr w:type="spellEnd"/>
      <w:r w:rsidR="00253994" w:rsidRPr="009C762A">
        <w:rPr>
          <w:rFonts w:ascii="Arial" w:hAnsi="Arial" w:cs="Arial"/>
          <w:sz w:val="20"/>
        </w:rPr>
        <w:t>-care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AE5017" w:rsidP="004111B1">
      <w:pPr>
        <w:spacing w:line="280" w:lineRule="atLeast"/>
        <w:ind w:left="720"/>
        <w:rPr>
          <w:ins w:id="1" w:author="Mesarčová Veronika Mgr. (MPSV)" w:date="2016-04-07T10:47:00Z"/>
          <w:rFonts w:ascii="Arial" w:hAnsi="Arial" w:cs="Arial"/>
          <w:szCs w:val="20"/>
        </w:rPr>
      </w:pPr>
      <w:del w:id="2" w:author="Mesarčová Veronika Mgr. (MPSV)" w:date="2016-04-07T10:46:00Z">
        <w:r w:rsidRPr="00C11D9E" w:rsidDel="004111B1">
          <w:rPr>
            <w:rFonts w:ascii="Arial" w:hAnsi="Arial" w:cs="Arial"/>
            <w:szCs w:val="20"/>
          </w:rPr>
          <w:delText xml:space="preserve">Poskytovatel se zavazuje zahájit poskytování Plnění Služeb </w:delText>
        </w:r>
        <w:r w:rsidR="003423B0" w:rsidRPr="00C11D9E" w:rsidDel="004111B1">
          <w:rPr>
            <w:rFonts w:ascii="Arial" w:hAnsi="Arial" w:cs="Arial"/>
            <w:szCs w:val="20"/>
          </w:rPr>
          <w:delText>nejpozději do 30 kalendářních dnů od</w:delText>
        </w:r>
        <w:r w:rsidR="00A5771F" w:rsidDel="004111B1">
          <w:rPr>
            <w:rFonts w:ascii="Arial" w:hAnsi="Arial" w:cs="Arial"/>
            <w:szCs w:val="20"/>
          </w:rPr>
          <w:delText>e dne</w:delText>
        </w:r>
        <w:r w:rsidR="003423B0" w:rsidRPr="00C11D9E" w:rsidDel="004111B1">
          <w:rPr>
            <w:rFonts w:ascii="Arial" w:hAnsi="Arial" w:cs="Arial"/>
            <w:szCs w:val="20"/>
          </w:rPr>
          <w:delText xml:space="preserve"> </w:delText>
        </w:r>
        <w:r w:rsidR="003423B0" w:rsidRPr="004C426D" w:rsidDel="004111B1">
          <w:rPr>
            <w:rFonts w:ascii="Arial" w:hAnsi="Arial" w:cs="Arial"/>
            <w:szCs w:val="20"/>
          </w:rPr>
          <w:delText>uzavření Dílčí smlouvy, ne</w:delText>
        </w:r>
        <w:r w:rsidR="003423B0" w:rsidRPr="00C11D9E" w:rsidDel="004111B1">
          <w:rPr>
            <w:rFonts w:ascii="Arial" w:hAnsi="Arial" w:cs="Arial"/>
            <w:szCs w:val="20"/>
          </w:rPr>
          <w:delText xml:space="preserve"> však dříve než</w:delText>
        </w:r>
        <w:r w:rsidR="00FC6E5E" w:rsidDel="004111B1">
          <w:rPr>
            <w:rFonts w:ascii="Arial" w:hAnsi="Arial" w:cs="Arial"/>
            <w:szCs w:val="20"/>
          </w:rPr>
          <w:delText> </w:delText>
        </w:r>
        <w:r w:rsidRPr="00AA72D0" w:rsidDel="004111B1">
          <w:rPr>
            <w:rFonts w:ascii="Arial" w:hAnsi="Arial" w:cs="Arial"/>
            <w:szCs w:val="20"/>
          </w:rPr>
          <w:delText>od</w:delText>
        </w:r>
        <w:r w:rsidR="003423B0" w:rsidRPr="00AA72D0" w:rsidDel="004111B1">
          <w:rPr>
            <w:rFonts w:ascii="Arial" w:hAnsi="Arial" w:cs="Arial"/>
            <w:szCs w:val="20"/>
          </w:rPr>
          <w:delText> </w:delText>
        </w:r>
        <w:r w:rsidR="00AA72D0" w:rsidRPr="00AA72D0" w:rsidDel="004111B1">
          <w:rPr>
            <w:rFonts w:ascii="Arial" w:hAnsi="Arial" w:cs="Arial"/>
            <w:szCs w:val="20"/>
          </w:rPr>
          <w:delText xml:space="preserve">1. </w:delText>
        </w:r>
        <w:r w:rsidR="008D69BE" w:rsidDel="004111B1">
          <w:rPr>
            <w:rFonts w:ascii="Arial" w:hAnsi="Arial" w:cs="Arial"/>
            <w:szCs w:val="20"/>
          </w:rPr>
          <w:delText>6</w:delText>
        </w:r>
        <w:r w:rsidRPr="00AA72D0" w:rsidDel="004111B1">
          <w:rPr>
            <w:rFonts w:ascii="Arial" w:hAnsi="Arial" w:cs="Arial"/>
            <w:szCs w:val="20"/>
          </w:rPr>
          <w:delText>. 2016</w:delText>
        </w:r>
        <w:r w:rsidR="002C0ED2" w:rsidRPr="00AA72D0" w:rsidDel="004111B1">
          <w:rPr>
            <w:rFonts w:ascii="Arial" w:hAnsi="Arial" w:cs="Arial"/>
            <w:szCs w:val="20"/>
          </w:rPr>
          <w:delText>,</w:delText>
        </w:r>
        <w:r w:rsidR="002C0ED2" w:rsidDel="004111B1">
          <w:rPr>
            <w:rFonts w:ascii="Arial" w:hAnsi="Arial" w:cs="Arial"/>
            <w:szCs w:val="20"/>
          </w:rPr>
          <w:delText xml:space="preserve"> s tím, že se Poskytovatel zavazuje předat Objednateli veškeré SIM karty s dostatečným předstihem před</w:delText>
        </w:r>
        <w:r w:rsidR="00A5771F" w:rsidDel="004111B1">
          <w:rPr>
            <w:rFonts w:ascii="Arial" w:hAnsi="Arial" w:cs="Arial"/>
            <w:szCs w:val="20"/>
          </w:rPr>
          <w:delText> </w:delText>
        </w:r>
        <w:r w:rsidR="002C0ED2" w:rsidDel="004111B1">
          <w:rPr>
            <w:rFonts w:ascii="Arial" w:hAnsi="Arial" w:cs="Arial"/>
            <w:szCs w:val="20"/>
          </w:rPr>
          <w:delText xml:space="preserve">zahájením poskytování </w:delText>
        </w:r>
        <w:r w:rsidR="00A5771F" w:rsidDel="004111B1">
          <w:rPr>
            <w:rFonts w:ascii="Arial" w:hAnsi="Arial" w:cs="Arial"/>
            <w:szCs w:val="20"/>
          </w:rPr>
          <w:delText>P</w:delText>
        </w:r>
        <w:r w:rsidR="002C0ED2" w:rsidDel="004111B1">
          <w:rPr>
            <w:rFonts w:ascii="Arial" w:hAnsi="Arial" w:cs="Arial"/>
            <w:szCs w:val="20"/>
          </w:rPr>
          <w:delText>lnění, nejpozději však do 14 kalendářních dnů ode dne uzavření Dílčí smlouvy.</w:delText>
        </w:r>
      </w:del>
      <w:ins w:id="3" w:author="Mesarčová Veronika Mgr. (MPSV)" w:date="2016-04-07T10:46:00Z">
        <w:r w:rsidR="004111B1" w:rsidRPr="004111B1">
          <w:t xml:space="preserve"> </w:t>
        </w:r>
      </w:ins>
    </w:p>
    <w:p w:rsidR="004111B1" w:rsidRDefault="004111B1" w:rsidP="006D4762">
      <w:pPr>
        <w:numPr>
          <w:ilvl w:val="0"/>
          <w:numId w:val="8"/>
        </w:numPr>
        <w:spacing w:line="280" w:lineRule="atLeast"/>
        <w:rPr>
          <w:rFonts w:ascii="Arial" w:hAnsi="Arial" w:cs="Arial"/>
          <w:szCs w:val="20"/>
        </w:rPr>
      </w:pPr>
      <w:ins w:id="4" w:author="Mesarčová Veronika Mgr. (MPSV)" w:date="2016-04-07T10:46:00Z">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ins>
      <w:r>
        <w:rPr>
          <w:rFonts w:ascii="Arial" w:hAnsi="Arial" w:cs="Arial"/>
          <w:szCs w:val="20"/>
        </w:rPr>
        <w:t> </w:t>
      </w:r>
      <w:ins w:id="5" w:author="Mesarčová Veronika Mgr. (MPSV)" w:date="2016-04-07T10:46:00Z">
        <w:r w:rsidRPr="004111B1">
          <w:rPr>
            <w:rFonts w:ascii="Arial" w:hAnsi="Arial" w:cs="Arial"/>
            <w:szCs w:val="20"/>
          </w:rPr>
          <w:t>těchto SIM kartách</w:t>
        </w:r>
      </w:ins>
      <w:r w:rsidRPr="004111B1">
        <w:rPr>
          <w:rFonts w:ascii="Arial" w:hAnsi="Arial" w:cs="Arial"/>
          <w:szCs w:val="20"/>
        </w:rPr>
        <w:t>.</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lastRenderedPageBreak/>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6"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6"/>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0"/>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lastRenderedPageBreak/>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lastRenderedPageBreak/>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 xml:space="preserve">vou a celkovou fakturovanou </w:t>
      </w:r>
      <w:proofErr w:type="gramStart"/>
      <w:r w:rsidR="00B645D0" w:rsidRPr="00D80D29">
        <w:rPr>
          <w:rFonts w:ascii="Arial" w:hAnsi="Arial" w:cs="Arial"/>
          <w:szCs w:val="20"/>
        </w:rPr>
        <w:t>Cenu</w:t>
      </w:r>
      <w:proofErr w:type="gramEnd"/>
      <w:r w:rsidR="00B645D0" w:rsidRPr="00D80D29">
        <w:rPr>
          <w:rFonts w:ascii="Arial" w:hAnsi="Arial" w:cs="Arial"/>
          <w:szCs w:val="20"/>
        </w:rPr>
        <w:t xml:space="preserve">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proofErr w:type="gramStart"/>
      <w:r w:rsidR="000E1994" w:rsidRPr="000E1994">
        <w:rPr>
          <w:rFonts w:ascii="Arial" w:hAnsi="Arial" w:cs="Arial"/>
          <w:szCs w:val="20"/>
        </w:rPr>
        <w:t>EUR</w:t>
      </w:r>
      <w:proofErr w:type="gramEnd"/>
      <w:r w:rsidR="000E1994" w:rsidRPr="000E1994">
        <w:rPr>
          <w:rFonts w:ascii="Arial" w:hAnsi="Arial" w:cs="Arial"/>
          <w:szCs w:val="20"/>
        </w:rPr>
        <w:t>,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4111B1" w:rsidRDefault="004111B1" w:rsidP="004111B1">
      <w:pPr>
        <w:spacing w:line="280" w:lineRule="atLeast"/>
        <w:ind w:left="720"/>
        <w:rPr>
          <w:rFonts w:ascii="Arial" w:hAnsi="Arial" w:cs="Arial"/>
          <w:szCs w:val="20"/>
        </w:rPr>
      </w:pP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lastRenderedPageBreak/>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w:t>
      </w:r>
      <w:proofErr w:type="spellStart"/>
      <w:r w:rsidRPr="00484C80">
        <w:rPr>
          <w:rFonts w:ascii="Arial" w:hAnsi="Arial" w:cs="Arial"/>
          <w:szCs w:val="20"/>
        </w:rPr>
        <w:t>ust</w:t>
      </w:r>
      <w:proofErr w:type="spellEnd"/>
      <w:r w:rsidRPr="00484C80">
        <w:rPr>
          <w:rFonts w:ascii="Arial" w:hAnsi="Arial" w:cs="Arial"/>
          <w:szCs w:val="20"/>
        </w:rPr>
        <w:t xml:space="preserve">.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w:t>
      </w:r>
      <w:r w:rsidR="00E84300" w:rsidRPr="00F34189">
        <w:rPr>
          <w:rFonts w:ascii="Arial" w:hAnsi="Arial" w:cs="Arial"/>
          <w:szCs w:val="20"/>
        </w:rPr>
        <w:lastRenderedPageBreak/>
        <w:t>(včetně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w:t>
      </w:r>
      <w:proofErr w:type="spellStart"/>
      <w:r w:rsidRPr="00D52348">
        <w:rPr>
          <w:rFonts w:ascii="Arial" w:hAnsi="Arial" w:cs="Arial"/>
          <w:szCs w:val="20"/>
        </w:rPr>
        <w:t>uveřejňovacích</w:t>
      </w:r>
      <w:proofErr w:type="spellEnd"/>
      <w:r w:rsidRPr="00D52348">
        <w:rPr>
          <w:rFonts w:ascii="Arial" w:hAnsi="Arial" w:cs="Arial"/>
          <w:szCs w:val="20"/>
        </w:rPr>
        <w:t xml:space="preserve"> povinností dle </w:t>
      </w:r>
      <w:proofErr w:type="spellStart"/>
      <w:r w:rsidRPr="00D52348">
        <w:rPr>
          <w:rFonts w:ascii="Arial" w:hAnsi="Arial" w:cs="Arial"/>
          <w:szCs w:val="20"/>
        </w:rPr>
        <w:t>ust</w:t>
      </w:r>
      <w:proofErr w:type="spellEnd"/>
      <w:r w:rsidRPr="00D52348">
        <w:rPr>
          <w:rFonts w:ascii="Arial" w:hAnsi="Arial" w:cs="Arial"/>
          <w:szCs w:val="20"/>
        </w:rPr>
        <w: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lastRenderedPageBreak/>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w:t>
      </w:r>
      <w:proofErr w:type="spellStart"/>
      <w:r w:rsidR="009C3F25" w:rsidRPr="007A4138">
        <w:rPr>
          <w:rFonts w:ascii="Arial" w:hAnsi="Arial" w:cs="Arial"/>
          <w:szCs w:val="20"/>
        </w:rPr>
        <w:t>Helpdesk</w:t>
      </w:r>
      <w:proofErr w:type="spellEnd"/>
      <w:r w:rsidR="009C3F25" w:rsidRPr="007A4138">
        <w:rPr>
          <w:rFonts w:ascii="Arial" w:hAnsi="Arial" w:cs="Arial"/>
          <w:szCs w:val="20"/>
        </w:rPr>
        <w:t xml:space="preserve">: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7"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 xml:space="preserve">mlouvy, prokáže-li, že jí ve splnění takové povinnosti dočasně nebo trvale zabránila mimořádná nepředvídatelná a nepřekonatelná překážka vzniklá nezávisle na její vůli. Překážka vzniklá ze škůdcových osobních poměrů nebo vzniklá </w:t>
      </w:r>
      <w:r w:rsidRPr="00F34189">
        <w:rPr>
          <w:rFonts w:ascii="Arial" w:hAnsi="Arial" w:cs="Arial"/>
          <w:szCs w:val="20"/>
        </w:rPr>
        <w:lastRenderedPageBreak/>
        <w:t>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době, kdy byl škůdce s plněním smluvené povinnosti v prodlení, ani překážka, kterou byl 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t>Škoda se hradí v penězích, nebo, je-li to možné nebo účelné, uvedením do předešlého stavu podle volby poškozené strany v konkrétním případě.</w:t>
      </w:r>
      <w:bookmarkEnd w:id="7"/>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prodlení Poskytovatele </w:t>
      </w:r>
      <w:bookmarkStart w:id="8" w:name="_GoBack"/>
      <w:bookmarkEnd w:id="8"/>
      <w:r w:rsidRPr="001D50AC">
        <w:rPr>
          <w:rFonts w:ascii="Arial" w:hAnsi="Arial" w:cs="Arial"/>
          <w:szCs w:val="20"/>
        </w:rPr>
        <w:t>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lastRenderedPageBreak/>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4111B1" w:rsidRDefault="004111B1" w:rsidP="004111B1">
      <w:pPr>
        <w:pStyle w:val="Odstavecseseznamem"/>
        <w:spacing w:before="240" w:after="60" w:line="280" w:lineRule="atLeast"/>
        <w:ind w:left="360"/>
        <w:rPr>
          <w:rFonts w:ascii="Arial" w:hAnsi="Arial" w:cs="Arial"/>
          <w:b/>
          <w:szCs w:val="20"/>
        </w:rPr>
      </w:pPr>
    </w:p>
    <w:p w:rsidR="004111B1" w:rsidRDefault="004111B1" w:rsidP="004111B1">
      <w:pPr>
        <w:pStyle w:val="Odstavecseseznamem"/>
        <w:spacing w:before="240" w:after="60" w:line="280" w:lineRule="atLeast"/>
        <w:ind w:left="360"/>
        <w:rPr>
          <w:rFonts w:ascii="Arial" w:hAnsi="Arial" w:cs="Arial"/>
          <w:b/>
          <w:szCs w:val="20"/>
        </w:rPr>
      </w:pP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9" w:name="_Ref317599576"/>
      <w:r>
        <w:rPr>
          <w:rFonts w:ascii="Arial" w:hAnsi="Arial" w:cs="Arial"/>
          <w:szCs w:val="20"/>
        </w:rPr>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jsou obchodním tajemstvím. Smluvní strany se zavazují zachovat mlčenlivost 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proofErr w:type="gramStart"/>
      <w:r>
        <w:rPr>
          <w:rFonts w:ascii="Arial" w:hAnsi="Arial" w:cs="Arial"/>
          <w:bCs/>
          <w:sz w:val="20"/>
          <w:szCs w:val="20"/>
        </w:rPr>
        <w:t xml:space="preserve">se </w:t>
      </w:r>
      <w:r w:rsidRPr="00250321">
        <w:rPr>
          <w:rFonts w:ascii="Arial" w:hAnsi="Arial" w:cs="Arial"/>
          <w:bCs/>
          <w:sz w:val="20"/>
          <w:szCs w:val="20"/>
        </w:rPr>
        <w:t>stanou</w:t>
      </w:r>
      <w:proofErr w:type="gramEnd"/>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9"/>
      <w:r w:rsidR="00E84300" w:rsidRPr="00F34189">
        <w:rPr>
          <w:rFonts w:ascii="Arial" w:hAnsi="Arial" w:cs="Arial"/>
          <w:szCs w:val="20"/>
        </w:rPr>
        <w:t xml:space="preserve">mace, tiskovým prohlášením, užitím v reklamě, prezentaci, prodejních materiálech nebo jiným způsobem. </w:t>
      </w:r>
    </w:p>
    <w:p w:rsidR="004111B1" w:rsidRDefault="004111B1" w:rsidP="004111B1">
      <w:pPr>
        <w:spacing w:line="280" w:lineRule="atLeast"/>
        <w:ind w:left="720"/>
        <w:rPr>
          <w:rFonts w:ascii="Arial" w:hAnsi="Arial" w:cs="Arial"/>
          <w:szCs w:val="20"/>
        </w:rPr>
      </w:pP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lastRenderedPageBreak/>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 xml:space="preserve">ve smyslu </w:t>
      </w:r>
      <w:proofErr w:type="spellStart"/>
      <w:r w:rsidR="00783720">
        <w:rPr>
          <w:rFonts w:ascii="Arial" w:hAnsi="Arial" w:cs="Arial"/>
          <w:szCs w:val="20"/>
        </w:rPr>
        <w:t>ust</w:t>
      </w:r>
      <w:proofErr w:type="spellEnd"/>
      <w:r w:rsidR="00783720">
        <w:rPr>
          <w:rFonts w:ascii="Arial" w:hAnsi="Arial" w:cs="Arial"/>
          <w:szCs w:val="20"/>
        </w:rPr>
        <w: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10" w:name="_DV_M140"/>
      <w:bookmarkStart w:id="11" w:name="_DV_M142"/>
      <w:bookmarkStart w:id="12" w:name="_DV_M143"/>
      <w:bookmarkEnd w:id="10"/>
      <w:bookmarkEnd w:id="11"/>
      <w:bookmarkEnd w:id="12"/>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w:t>
      </w:r>
      <w:proofErr w:type="gramStart"/>
      <w:r w:rsidR="00E84300" w:rsidRPr="00783720">
        <w:rPr>
          <w:rFonts w:ascii="Arial" w:hAnsi="Arial" w:cs="Arial"/>
          <w:bCs/>
          <w:sz w:val="20"/>
          <w:szCs w:val="20"/>
        </w:rPr>
        <w:t>kvalitu</w:t>
      </w:r>
      <w:proofErr w:type="gramEnd"/>
      <w:r w:rsidR="00E84300" w:rsidRPr="00783720">
        <w:rPr>
          <w:rFonts w:ascii="Arial" w:hAnsi="Arial" w:cs="Arial"/>
          <w:bCs/>
          <w:sz w:val="20"/>
          <w:szCs w:val="20"/>
        </w:rPr>
        <w:t xml:space="preserve">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5F10FC" w:rsidRDefault="00783720" w:rsidP="006D4762">
      <w:pPr>
        <w:numPr>
          <w:ilvl w:val="0"/>
          <w:numId w:val="13"/>
        </w:numPr>
        <w:spacing w:line="280" w:lineRule="atLeast"/>
        <w:rPr>
          <w:rFonts w:ascii="Arial" w:hAnsi="Arial" w:cs="Arial"/>
          <w:szCs w:val="20"/>
        </w:rPr>
      </w:pPr>
      <w:r w:rsidRPr="00F34189">
        <w:rPr>
          <w:rFonts w:ascii="Arial" w:hAnsi="Arial" w:cs="Arial"/>
          <w:bCs/>
          <w:szCs w:val="20"/>
        </w:rPr>
        <w:lastRenderedPageBreak/>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 xml:space="preserve">Robin </w:t>
            </w:r>
            <w:proofErr w:type="spellStart"/>
            <w:r>
              <w:rPr>
                <w:rFonts w:ascii="Arial" w:hAnsi="Arial" w:cs="Arial"/>
                <w:bCs/>
                <w:sz w:val="20"/>
                <w:szCs w:val="20"/>
              </w:rPr>
              <w:t>Povšík</w:t>
            </w:r>
            <w:proofErr w:type="spellEnd"/>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A87D46" w:rsidRDefault="005F10FC" w:rsidP="00A87D46">
      <w:pPr>
        <w:spacing w:line="280" w:lineRule="atLeast"/>
        <w:jc w:val="right"/>
        <w:rPr>
          <w:rFonts w:ascii="Arial" w:hAnsi="Arial" w:cs="Arial"/>
          <w:szCs w:val="20"/>
        </w:rPr>
      </w:pPr>
      <w:r>
        <w:rPr>
          <w:rFonts w:ascii="Arial" w:hAnsi="Arial" w:cs="Arial"/>
          <w:szCs w:val="20"/>
        </w:rPr>
        <w:lastRenderedPageBreak/>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5"/>
        <w:gridCol w:w="1842"/>
        <w:gridCol w:w="2376"/>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13"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4" w:name="_Toc274119983"/>
      <w:bookmarkStart w:id="15"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14"/>
      <w:bookmarkEnd w:id="15"/>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 xml:space="preserve">V případě, že SIM karta bude používána jen část měsíce (např. aktivace v průběhu měsíce nebo odpojení na prázdniny apod.), </w:t>
      </w:r>
      <w:r w:rsidR="00217A73">
        <w:rPr>
          <w:rFonts w:ascii="Arial" w:hAnsi="Arial" w:cs="Arial"/>
          <w:szCs w:val="20"/>
        </w:rPr>
        <w:t>je Poskytovatel povinen účtovat poměrnou částku</w:t>
      </w:r>
      <w:r w:rsidRPr="002E4530">
        <w:rPr>
          <w:rFonts w:ascii="Arial" w:hAnsi="Arial" w:cs="Arial"/>
          <w:szCs w:val="20"/>
        </w:rPr>
        <w:t xml:space="preserve"> měsíční paušální platby za</w:t>
      </w:r>
      <w:r w:rsidR="006D4762">
        <w:rPr>
          <w:rFonts w:ascii="Arial" w:hAnsi="Arial" w:cs="Arial"/>
          <w:szCs w:val="20"/>
        </w:rPr>
        <w:t> </w:t>
      </w:r>
      <w:r w:rsidRPr="002E4530">
        <w:rPr>
          <w:rFonts w:ascii="Arial" w:hAnsi="Arial" w:cs="Arial"/>
          <w:szCs w:val="20"/>
        </w:rPr>
        <w:t>příslušný tarif.</w:t>
      </w:r>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13"/>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lastRenderedPageBreak/>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w:t>
      </w:r>
      <w:proofErr w:type="spellStart"/>
      <w:r w:rsidR="00261396" w:rsidRPr="00261396">
        <w:rPr>
          <w:rFonts w:ascii="Arial" w:eastAsia="Arial Unicode MS" w:hAnsi="Arial" w:cs="Arial"/>
          <w:szCs w:val="20"/>
        </w:rPr>
        <w:t>tarifikovaných</w:t>
      </w:r>
      <w:proofErr w:type="spellEnd"/>
      <w:r w:rsidR="00261396" w:rsidRPr="00261396">
        <w:rPr>
          <w:rFonts w:ascii="Arial" w:eastAsia="Arial Unicode MS" w:hAnsi="Arial" w:cs="Arial"/>
          <w:szCs w:val="20"/>
        </w:rPr>
        <w:t xml:space="preserve">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že SIM </w:t>
      </w:r>
      <w:r w:rsidR="00F35664">
        <w:rPr>
          <w:rFonts w:ascii="Arial" w:eastAsia="Arial Unicode MS" w:hAnsi="Arial" w:cs="Arial"/>
          <w:szCs w:val="20"/>
        </w:rPr>
        <w:t xml:space="preserve">karta </w:t>
      </w:r>
      <w:r w:rsidRPr="002E4530">
        <w:rPr>
          <w:rFonts w:ascii="Arial" w:eastAsia="Arial Unicode MS" w:hAnsi="Arial" w:cs="Arial"/>
          <w:szCs w:val="20"/>
        </w:rPr>
        <w:t xml:space="preserve">bude používána jen část měsíce, je </w:t>
      </w:r>
      <w:r w:rsidR="00217A73">
        <w:rPr>
          <w:rFonts w:ascii="Arial" w:eastAsia="Arial Unicode MS" w:hAnsi="Arial" w:cs="Arial"/>
          <w:szCs w:val="20"/>
        </w:rPr>
        <w:t xml:space="preserve">Poskytovatel </w:t>
      </w:r>
      <w:r w:rsidRPr="002E4530">
        <w:rPr>
          <w:rFonts w:ascii="Arial" w:eastAsia="Arial Unicode MS" w:hAnsi="Arial" w:cs="Arial"/>
          <w:szCs w:val="20"/>
        </w:rPr>
        <w:t>povinen účtovat poměrnou část měsíční paušální platby za příslušný tarif.</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6"/>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 </w:t>
      </w:r>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aktuálních komunikačních 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7" w:name="_Toc437521397"/>
      <w:r>
        <w:rPr>
          <w:rFonts w:ascii="Arial" w:eastAsia="Arial Unicode MS" w:hAnsi="Arial" w:cs="Arial"/>
          <w:b/>
          <w:bCs/>
          <w:smallCaps/>
          <w:szCs w:val="20"/>
        </w:rPr>
        <w:lastRenderedPageBreak/>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7"/>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 xml:space="preserve">0 hlasových kanálů, a to buď prostřednictvím technologie SIP </w:t>
      </w:r>
      <w:proofErr w:type="spellStart"/>
      <w:r w:rsidRPr="00414A9D">
        <w:rPr>
          <w:rFonts w:ascii="Arial" w:eastAsia="Arial Unicode MS" w:hAnsi="Arial" w:cs="Arial"/>
          <w:szCs w:val="20"/>
        </w:rPr>
        <w:t>trunk</w:t>
      </w:r>
      <w:proofErr w:type="spellEnd"/>
      <w:r w:rsidRPr="00414A9D">
        <w:rPr>
          <w:rFonts w:ascii="Arial" w:eastAsia="Arial Unicode MS" w:hAnsi="Arial" w:cs="Arial"/>
          <w:szCs w:val="20"/>
        </w:rPr>
        <w:t xml:space="preserve">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w:t>
      </w:r>
      <w:proofErr w:type="spellStart"/>
      <w:r w:rsidRPr="002E4530">
        <w:rPr>
          <w:rFonts w:ascii="Arial" w:eastAsia="Arial Unicode MS" w:hAnsi="Arial" w:cs="Arial"/>
          <w:szCs w:val="20"/>
        </w:rPr>
        <w:t>trunk</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8" w:name="OLE_LINK3"/>
      <w:bookmarkStart w:id="19" w:name="OLE_LINK4"/>
      <w:bookmarkEnd w:id="18"/>
      <w:r w:rsidRPr="002E4530">
        <w:rPr>
          <w:rFonts w:ascii="Arial" w:hAnsi="Arial" w:cs="Arial"/>
          <w:noProof/>
          <w:szCs w:val="20"/>
        </w:rPr>
        <w:t>Basic Call</w:t>
      </w:r>
      <w:bookmarkEnd w:id="19"/>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w:t>
      </w:r>
      <w:proofErr w:type="spellStart"/>
      <w:r w:rsidRPr="002E4530">
        <w:rPr>
          <w:rFonts w:ascii="Arial" w:eastAsia="Arial Unicode MS" w:hAnsi="Arial" w:cs="Arial"/>
          <w:szCs w:val="20"/>
        </w:rPr>
        <w:t>PbX</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862519" w:rsidRDefault="00862519" w:rsidP="002E4530">
      <w:pPr>
        <w:widowControl w:val="0"/>
        <w:spacing w:before="120" w:line="280" w:lineRule="atLeast"/>
        <w:ind w:left="567"/>
        <w:rPr>
          <w:rFonts w:ascii="Arial" w:eastAsia="Arial Unicode MS" w:hAnsi="Arial" w:cs="Arial"/>
          <w:szCs w:val="20"/>
        </w:rPr>
      </w:pP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 xml:space="preserve">Datové centrum MPSV, Sokolovská 855, 190 00 Praha 9 – 120 hlasových kanálů: SIP </w:t>
      </w:r>
      <w:proofErr w:type="spellStart"/>
      <w:r w:rsidRPr="00217A73">
        <w:rPr>
          <w:rFonts w:ascii="Arial" w:eastAsia="Arial Unicode MS" w:hAnsi="Arial" w:cs="Arial"/>
          <w:szCs w:val="20"/>
        </w:rPr>
        <w:t>trunk</w:t>
      </w:r>
      <w:proofErr w:type="spellEnd"/>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proofErr w:type="spellStart"/>
      <w:r w:rsidRPr="00217A73">
        <w:rPr>
          <w:rFonts w:ascii="Arial" w:eastAsia="Arial Unicode MS" w:hAnsi="Arial" w:cs="Arial"/>
          <w:szCs w:val="20"/>
        </w:rPr>
        <w:t>Křížová</w:t>
      </w:r>
      <w:proofErr w:type="spellEnd"/>
      <w:r w:rsidRPr="00217A73">
        <w:rPr>
          <w:rFonts w:ascii="Arial" w:eastAsia="Arial Unicode MS" w:hAnsi="Arial" w:cs="Arial"/>
          <w:szCs w:val="20"/>
        </w:rPr>
        <w:t xml:space="preserve">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0"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20"/>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w:t>
      </w:r>
      <w:proofErr w:type="spellStart"/>
      <w:r w:rsidRPr="009B0368">
        <w:rPr>
          <w:rFonts w:ascii="Arial" w:eastAsia="Arial Unicode MS" w:hAnsi="Arial" w:cs="Arial"/>
          <w:color w:val="000000"/>
          <w:szCs w:val="20"/>
        </w:rPr>
        <w:t>eMLPP</w:t>
      </w:r>
      <w:proofErr w:type="spellEnd"/>
      <w:r w:rsidRPr="009B0368">
        <w:rPr>
          <w:rFonts w:ascii="Arial" w:eastAsia="Arial Unicode MS" w:hAnsi="Arial" w:cs="Arial"/>
          <w:color w:val="000000"/>
          <w:szCs w:val="20"/>
        </w:rPr>
        <w:t>“ (</w:t>
      </w:r>
      <w:proofErr w:type="spellStart"/>
      <w:r w:rsidRPr="009B0368">
        <w:rPr>
          <w:rFonts w:ascii="Arial" w:eastAsia="Arial Unicode MS" w:hAnsi="Arial" w:cs="Arial"/>
          <w:color w:val="000000"/>
          <w:szCs w:val="20"/>
        </w:rPr>
        <w:t>enhanced</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Multi</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Level</w:t>
      </w:r>
      <w:proofErr w:type="spellEnd"/>
      <w:r w:rsidRPr="009B0368">
        <w:rPr>
          <w:rFonts w:ascii="Arial" w:eastAsia="Arial Unicode MS" w:hAnsi="Arial" w:cs="Arial"/>
          <w:color w:val="000000"/>
          <w:szCs w:val="20"/>
        </w:rPr>
        <w:t xml:space="preserve"> Precedence and </w:t>
      </w:r>
      <w:proofErr w:type="spellStart"/>
      <w:r w:rsidRPr="009B0368">
        <w:rPr>
          <w:rFonts w:ascii="Arial" w:eastAsia="Arial Unicode MS" w:hAnsi="Arial" w:cs="Arial"/>
          <w:color w:val="000000"/>
          <w:szCs w:val="20"/>
        </w:rPr>
        <w:t>Pre-emption</w:t>
      </w:r>
      <w:proofErr w:type="spellEnd"/>
      <w:r w:rsidRPr="009B0368">
        <w:rPr>
          <w:rFonts w:ascii="Arial" w:eastAsia="Arial Unicode MS" w:hAnsi="Arial" w:cs="Arial"/>
          <w:color w:val="000000"/>
          <w:szCs w:val="20"/>
        </w:rPr>
        <w:t>),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w:t>
      </w:r>
      <w:proofErr w:type="spellStart"/>
      <w:r w:rsidR="002E4530" w:rsidRPr="002E4530">
        <w:rPr>
          <w:rFonts w:ascii="Arial" w:eastAsia="Arial Unicode MS" w:hAnsi="Arial" w:cs="Arial"/>
          <w:color w:val="000000"/>
          <w:szCs w:val="20"/>
        </w:rPr>
        <w:t>prioritizaci</w:t>
      </w:r>
      <w:proofErr w:type="spellEnd"/>
      <w:r w:rsidR="002E4530" w:rsidRPr="002E4530">
        <w:rPr>
          <w:rFonts w:ascii="Arial" w:eastAsia="Arial Unicode MS" w:hAnsi="Arial" w:cs="Arial"/>
          <w:color w:val="000000"/>
          <w:szCs w:val="20"/>
        </w:rPr>
        <w:t xml:space="preserve">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w:t>
      </w:r>
      <w:proofErr w:type="spellStart"/>
      <w:r w:rsidRPr="002E4530">
        <w:rPr>
          <w:rFonts w:ascii="Arial" w:eastAsia="Arial Unicode MS" w:hAnsi="Arial" w:cs="Arial"/>
          <w:szCs w:val="20"/>
        </w:rPr>
        <w:t>prioritizaci</w:t>
      </w:r>
      <w:proofErr w:type="spellEnd"/>
      <w:r w:rsidRPr="002E4530">
        <w:rPr>
          <w:rFonts w:ascii="Arial" w:eastAsia="Arial Unicode MS" w:hAnsi="Arial" w:cs="Arial"/>
          <w:szCs w:val="20"/>
        </w:rPr>
        <w:t xml:space="preserve">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1"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21"/>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lastRenderedPageBreak/>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2" w:name="_Toc437521400"/>
      <w:bookmarkStart w:id="23"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22"/>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24"/>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w:t>
      </w:r>
      <w:proofErr w:type="spellStart"/>
      <w:r w:rsidRPr="007C3A4E">
        <w:rPr>
          <w:rFonts w:ascii="Arial" w:eastAsia="Arial Unicode MS" w:hAnsi="Arial" w:cs="Arial"/>
          <w:color w:val="000000"/>
          <w:szCs w:val="20"/>
        </w:rPr>
        <w:t>Mb</w:t>
      </w:r>
      <w:proofErr w:type="spellEnd"/>
      <w:r w:rsidRPr="007C3A4E">
        <w:rPr>
          <w:rFonts w:ascii="Arial" w:eastAsia="Arial Unicode MS" w:hAnsi="Arial" w:cs="Arial"/>
          <w:color w:val="000000"/>
          <w:szCs w:val="20"/>
        </w:rPr>
        <w:t>/s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5" w:name="_Toc309997136"/>
      <w:bookmarkStart w:id="26"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25"/>
      <w:bookmarkEnd w:id="26"/>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lastRenderedPageBreak/>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w:t>
      </w:r>
      <w:proofErr w:type="spellStart"/>
      <w:r>
        <w:rPr>
          <w:rFonts w:ascii="Arial" w:hAnsi="Arial" w:cs="Arial"/>
          <w:szCs w:val="20"/>
        </w:rPr>
        <w:t>Suffixů</w:t>
      </w:r>
      <w:proofErr w:type="spellEnd"/>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7"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23"/>
      <w:bookmarkEnd w:id="27"/>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8"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8"/>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t>bezplatně</w:t>
      </w:r>
      <w:r w:rsidR="00C35DF2" w:rsidRPr="00C35DF2">
        <w:rPr>
          <w:rFonts w:ascii="Arial" w:eastAsia="Arial Unicode MS" w:hAnsi="Arial" w:cs="Arial"/>
          <w:szCs w:val="20"/>
        </w:rPr>
        <w:t xml:space="preserve">, příp. jejich </w:t>
      </w:r>
      <w:proofErr w:type="spellStart"/>
      <w:r w:rsidR="00C35DF2" w:rsidRPr="00C35DF2">
        <w:rPr>
          <w:rFonts w:ascii="Arial" w:eastAsia="Arial Unicode MS" w:hAnsi="Arial" w:cs="Arial"/>
          <w:szCs w:val="20"/>
        </w:rPr>
        <w:t>nacenění</w:t>
      </w:r>
      <w:proofErr w:type="spellEnd"/>
      <w:r w:rsidR="00C35DF2" w:rsidRPr="00C35DF2">
        <w:rPr>
          <w:rFonts w:ascii="Arial" w:eastAsia="Arial Unicode MS" w:hAnsi="Arial" w:cs="Arial"/>
          <w:szCs w:val="20"/>
        </w:rPr>
        <w:t xml:space="preserve">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lastRenderedPageBreak/>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w:t>
      </w:r>
      <w:proofErr w:type="spellStart"/>
      <w:r w:rsidRPr="002E4530">
        <w:rPr>
          <w:rFonts w:ascii="Arial" w:hAnsi="Arial" w:cs="Arial"/>
          <w:szCs w:val="20"/>
        </w:rPr>
        <w:t>nano</w:t>
      </w:r>
      <w:proofErr w:type="spellEnd"/>
      <w:r w:rsidRPr="002E4530">
        <w:rPr>
          <w:rFonts w:ascii="Arial" w:hAnsi="Arial" w:cs="Arial"/>
          <w:szCs w:val="20"/>
        </w:rPr>
        <w:t xml:space="preserve">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9"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9"/>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a.s..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4C7B9D" w:rsidRDefault="004C7B9D" w:rsidP="002E4530">
      <w:pPr>
        <w:spacing w:before="120" w:line="280" w:lineRule="atLeast"/>
        <w:ind w:left="567"/>
        <w:rPr>
          <w:rFonts w:ascii="Arial" w:hAnsi="Arial" w:cs="Arial"/>
          <w:szCs w:val="20"/>
        </w:rPr>
      </w:pPr>
    </w:p>
    <w:p w:rsidR="005F10FC" w:rsidRPr="002E4530" w:rsidRDefault="005F10FC" w:rsidP="002E4530">
      <w:pPr>
        <w:spacing w:before="120" w:line="280" w:lineRule="atLeast"/>
        <w:ind w:left="567"/>
        <w:rPr>
          <w:rFonts w:ascii="Arial"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30"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30"/>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přístup k zadávání požadavků na </w:t>
      </w:r>
      <w:proofErr w:type="spellStart"/>
      <w:r w:rsidRPr="002E4530">
        <w:rPr>
          <w:rFonts w:ascii="Arial" w:eastAsia="Arial Unicode MS" w:hAnsi="Arial" w:cs="Arial"/>
          <w:szCs w:val="20"/>
        </w:rPr>
        <w:t>helpdesk</w:t>
      </w:r>
      <w:proofErr w:type="spellEnd"/>
      <w:r w:rsidRPr="002E4530">
        <w:rPr>
          <w:rFonts w:ascii="Arial" w:eastAsia="Arial Unicode MS" w:hAnsi="Arial" w:cs="Arial"/>
          <w:szCs w:val="20"/>
        </w:rPr>
        <w:t xml:space="preserve">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4C7B9D" w:rsidRDefault="004C7B9D" w:rsidP="002E4530">
      <w:pPr>
        <w:spacing w:after="0" w:line="280" w:lineRule="atLeast"/>
        <w:ind w:left="567"/>
        <w:rPr>
          <w:rFonts w:ascii="Arial" w:eastAsia="Arial Unicode MS" w:hAnsi="Arial" w:cs="Arial"/>
          <w:szCs w:val="20"/>
        </w:rPr>
      </w:pPr>
    </w:p>
    <w:p w:rsidR="004C7B9D" w:rsidRDefault="004C7B9D" w:rsidP="002E4530">
      <w:pPr>
        <w:spacing w:after="0" w:line="280" w:lineRule="atLeast"/>
        <w:ind w:left="567"/>
        <w:rPr>
          <w:rFonts w:ascii="Arial" w:eastAsia="Arial Unicode MS" w:hAnsi="Arial" w:cs="Arial"/>
          <w:szCs w:val="20"/>
        </w:rPr>
      </w:pPr>
    </w:p>
    <w:p w:rsidR="004C7B9D" w:rsidRPr="002E4530" w:rsidRDefault="004C7B9D" w:rsidP="002E4530">
      <w:pPr>
        <w:spacing w:after="0" w:line="280" w:lineRule="atLeast"/>
        <w:ind w:left="567"/>
        <w:rPr>
          <w:rFonts w:ascii="Arial" w:eastAsia="Arial Unicode MS"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31" w:name="_Toc437521407"/>
      <w:r>
        <w:rPr>
          <w:rFonts w:ascii="Arial" w:eastAsia="Arial Unicode MS" w:hAnsi="Arial" w:cs="Arial"/>
          <w:b/>
          <w:bCs/>
          <w:smallCaps/>
          <w:szCs w:val="20"/>
        </w:rPr>
        <w:lastRenderedPageBreak/>
        <w:t xml:space="preserve">Kap. 13: </w:t>
      </w:r>
      <w:r w:rsidR="002E4530" w:rsidRPr="002E4530">
        <w:rPr>
          <w:rFonts w:ascii="Arial" w:eastAsia="Arial Unicode MS" w:hAnsi="Arial" w:cs="Arial"/>
          <w:b/>
          <w:bCs/>
          <w:smallCaps/>
          <w:szCs w:val="20"/>
        </w:rPr>
        <w:t>Ostatní požadavky zadavatele</w:t>
      </w:r>
      <w:bookmarkEnd w:id="31"/>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7 dní v týdnu 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w:t>
      </w:r>
      <w:proofErr w:type="spellStart"/>
      <w:r w:rsidRPr="002E4530">
        <w:rPr>
          <w:rFonts w:ascii="Arial" w:eastAsia="Arial Unicode MS" w:hAnsi="Arial" w:cs="Arial"/>
          <w:szCs w:val="20"/>
        </w:rPr>
        <w:t>audiotext</w:t>
      </w:r>
      <w:proofErr w:type="spellEnd"/>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 xml:space="preserve">uchovávání provozních a lokalizačních údajů ve smyslu </w:t>
      </w:r>
      <w:proofErr w:type="spellStart"/>
      <w:r w:rsidRPr="00C35DF2">
        <w:rPr>
          <w:rFonts w:ascii="Arial" w:eastAsia="Arial Unicode MS" w:hAnsi="Arial" w:cs="Arial"/>
          <w:szCs w:val="20"/>
        </w:rPr>
        <w:t>ust</w:t>
      </w:r>
      <w:proofErr w:type="spellEnd"/>
      <w:r w:rsidRPr="00C35DF2">
        <w:rPr>
          <w:rFonts w:ascii="Arial" w:eastAsia="Arial Unicode MS" w:hAnsi="Arial" w:cs="Arial"/>
          <w:szCs w:val="20"/>
        </w:rPr>
        <w: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3373FB" w:rsidRDefault="003373FB" w:rsidP="003373FB">
      <w:pPr>
        <w:jc w:val="center"/>
      </w:pPr>
    </w:p>
    <w:p w:rsidR="00FB42E9" w:rsidRDefault="00FB42E9" w:rsidP="003373FB">
      <w:pPr>
        <w:spacing w:line="280" w:lineRule="atLeast"/>
        <w:jc w:val="right"/>
        <w:rPr>
          <w:rFonts w:ascii="Arial" w:hAnsi="Arial" w:cs="Arial"/>
          <w:szCs w:val="20"/>
        </w:rPr>
        <w:sectPr w:rsidR="00FB42E9" w:rsidSect="00914EC0">
          <w:headerReference w:type="default" r:id="rId9"/>
          <w:footerReference w:type="default" r:id="rId10"/>
          <w:pgSz w:w="11906" w:h="16838"/>
          <w:pgMar w:top="1276" w:right="1417" w:bottom="1417" w:left="1417" w:header="708" w:footer="708"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lastRenderedPageBreak/>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0F5C0E">
              <w:rPr>
                <w:rFonts w:ascii="Arial" w:hAnsi="Arial" w:cs="Arial"/>
                <w:bCs/>
                <w:noProof/>
                <w:sz w:val="16"/>
                <w:szCs w:val="16"/>
              </w:rPr>
              <w:t>12</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0F5C0E">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ins w:id="32" w:author="Mesarčová Veronika Mgr. (MPSV)" w:date="2016-04-06T17:04:00Z">
      <w:r w:rsidR="00DF0FF5">
        <w:rPr>
          <w:i/>
        </w:rPr>
        <w:t>4</w:t>
      </w:r>
    </w:ins>
    <w:del w:id="33" w:author="Mesarčová Veronika Mgr. (MPSV)" w:date="2016-04-06T17:04:00Z">
      <w:r w:rsidDel="00DF0FF5">
        <w:rPr>
          <w:i/>
        </w:rPr>
        <w:delText>3</w:delText>
      </w:r>
    </w:del>
    <w:r>
      <w:rPr>
        <w:i/>
      </w:rPr>
      <w:t xml:space="preserve"> ze dne </w:t>
    </w:r>
    <w:ins w:id="34" w:author="Mesarčová Veronika Mgr. (MPSV)" w:date="2016-04-07T10:19:00Z">
      <w:r w:rsidR="004111B1">
        <w:rPr>
          <w:i/>
        </w:rPr>
        <w:t>7</w:t>
      </w:r>
    </w:ins>
    <w:del w:id="35" w:author="Mesarčová Veronika Mgr. (MPSV)" w:date="2016-04-06T17:04:00Z">
      <w:r w:rsidDel="00DF0FF5">
        <w:rPr>
          <w:i/>
        </w:rPr>
        <w:delText>23</w:delText>
      </w:r>
    </w:del>
    <w:r w:rsidRPr="00C654D7">
      <w:rPr>
        <w:i/>
      </w:rPr>
      <w:t xml:space="preserve">. </w:t>
    </w:r>
    <w:ins w:id="36" w:author="Mesarčová Veronika Mgr. (MPSV)" w:date="2016-04-06T17:04:00Z">
      <w:r w:rsidR="00DF0FF5">
        <w:rPr>
          <w:i/>
        </w:rPr>
        <w:t>4</w:t>
      </w:r>
    </w:ins>
    <w:del w:id="37" w:author="Mesarčová Veronika Mgr. (MPSV)" w:date="2016-04-06T17:04:00Z">
      <w:r w:rsidRPr="00C654D7" w:rsidDel="00DF0FF5">
        <w:rPr>
          <w:i/>
        </w:rPr>
        <w:delText>3</w:delText>
      </w:r>
    </w:del>
    <w:r w:rsidRPr="00C654D7">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31FA0"/>
    <w:rsid w:val="002324F3"/>
    <w:rsid w:val="002416AE"/>
    <w:rsid w:val="002421A3"/>
    <w:rsid w:val="00250321"/>
    <w:rsid w:val="0025183A"/>
    <w:rsid w:val="00253994"/>
    <w:rsid w:val="00255FE9"/>
    <w:rsid w:val="0025792E"/>
    <w:rsid w:val="00261396"/>
    <w:rsid w:val="00263F5A"/>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35993"/>
    <w:rsid w:val="00E4311B"/>
    <w:rsid w:val="00E44033"/>
    <w:rsid w:val="00E4450A"/>
    <w:rsid w:val="00E475E7"/>
    <w:rsid w:val="00E51004"/>
    <w:rsid w:val="00E57B2D"/>
    <w:rsid w:val="00E64E97"/>
    <w:rsid w:val="00E84300"/>
    <w:rsid w:val="00E90296"/>
    <w:rsid w:val="00E908A0"/>
    <w:rsid w:val="00E92354"/>
    <w:rsid w:val="00E95CA7"/>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7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FnGzQLfvoIu6eRrWh9jZ6+k6s0U=</DigestValue>
    </Reference>
    <Reference URI="#idOfficeObject" Type="http://www.w3.org/2000/09/xmldsig#Object">
      <DigestMethod Algorithm="http://www.w3.org/2000/09/xmldsig#sha1"/>
      <DigestValue>Z8Gr+WrUdAYflNbGDdwvcKP0Z14=</DigestValue>
    </Reference>
    <Reference URI="#idSignedProperties" Type="http://uri.etsi.org/01903#SignedProperties">
      <Transforms>
        <Transform Algorithm="http://www.w3.org/TR/2001/REC-xml-c14n-20010315"/>
      </Transforms>
      <DigestMethod Algorithm="http://www.w3.org/2000/09/xmldsig#sha1"/>
      <DigestValue>igYqtGT/mD2sLUxMxuGu09Mei0U=</DigestValue>
    </Reference>
  </SignedInfo>
  <SignatureValue>H2xV3wB4y7C1UD1EWk8dVOZaeW7dCVkjgOJOEq6rH9HIh0QvzgOiEC1HKZf8qRvQkCdV6q1BH7un
mYhxd/tCFuDrPesiC9P3Qe+5U20XRUZSGapg4/8xtEp+Ho9amynPH8Uf9u6QDcHZxQbZPZAyqbPi
tY4RJLhV2qG8xhvulBUNk1sCQ/GO58jAW/368jie4uPBPhiYW213G78iockD6EganUuxf4R/Bdc+
+jjQ7/f1VkDQAryM1ZqVj70SnctNY69hvFpdrg0E7XFuMIRVY+lQ75SUWwgqFA0ywVeNOMlcV3cJ
hL4L1IQs5AHjJB+qh6zCSpTJS/qdcuo497G6yA==</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settings.xml?ContentType=application/vnd.openxmlformats-officedocument.wordprocessingml.settings+xml">
        <DigestMethod Algorithm="http://www.w3.org/2000/09/xmldsig#sha1"/>
        <DigestValue>TuW0TWfJhGqAgGHwCzB3g5bm5ps=</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dLKLh5re5Px+7EWrt8DTr/ohOvE=</DigestValue>
      </Reference>
      <Reference URI="/word/theme/theme1.xml?ContentType=application/vnd.openxmlformats-officedocument.theme+xml">
        <DigestMethod Algorithm="http://www.w3.org/2000/09/xmldsig#sha1"/>
        <DigestValue>KmUuhhfsCJy/qwJd7FevO1awH4k=</DigestValue>
      </Reference>
      <Reference URI="/word/footer1.xml?ContentType=application/vnd.openxmlformats-officedocument.wordprocessingml.footer+xml">
        <DigestMethod Algorithm="http://www.w3.org/2000/09/xmldsig#sha1"/>
        <DigestValue>KkXdWbSqWUIlwFBm42SVUHA0XNU=</DigestValue>
      </Reference>
      <Reference URI="/word/header1.xml?ContentType=application/vnd.openxmlformats-officedocument.wordprocessingml.header+xml">
        <DigestMethod Algorithm="http://www.w3.org/2000/09/xmldsig#sha1"/>
        <DigestValue>ec5542iXDlijh3s7HbcLr9vQsL8=</DigestValue>
      </Reference>
      <Reference URI="/word/document.xml?ContentType=application/vnd.openxmlformats-officedocument.wordprocessingml.document.main+xml">
        <DigestMethod Algorithm="http://www.w3.org/2000/09/xmldsig#sha1"/>
        <DigestValue>Sh1ufloWZprxv+S1zdETv2ovlvY=</DigestValue>
      </Reference>
      <Reference URI="/word/stylesWithEffects.xml?ContentType=application/vnd.ms-word.stylesWithEffects+xml">
        <DigestMethod Algorithm="http://www.w3.org/2000/09/xmldsig#sha1"/>
        <DigestValue>eiCJAVI5/UtyDLxh0oUUxxnlVZI=</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2016-04-07T10:44:23Z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2016-04-07T10:44:23Z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E4518-C1EA-48FD-9B07-AB924CB18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30</Pages>
  <Words>9967</Words>
  <Characters>58806</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22</cp:revision>
  <cp:lastPrinted>2016-04-07T10:36:00Z</cp:lastPrinted>
  <dcterms:created xsi:type="dcterms:W3CDTF">2016-03-10T09:27:00Z</dcterms:created>
  <dcterms:modified xsi:type="dcterms:W3CDTF">2016-04-07T10:37:00Z</dcterms:modified>
</cp:coreProperties>
</file>